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One</w:t>
            </w:r>
          </w:p>
        </w:tc>
        <w:tc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